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Denumirea ofertei:</w:t>
            </w:r>
            <w:ins w:id="0" w:author="User" w:date="2019-07-18T18:16:00Z">
              <w:r w:rsidR="00E70445" w:rsidRPr="00E70445">
                <w:rPr>
                  <w:rFonts w:ascii="Times New Roman" w:hAnsi="Times New Roman" w:cs="Times New Roman"/>
                  <w:b/>
                  <w:bCs/>
                </w:rPr>
                <w:t xml:space="preserve">servicii </w:t>
              </w:r>
            </w:ins>
            <w:ins w:id="1" w:author="User" w:date="2019-07-18T22:29:00Z">
              <w:r w:rsidR="009F3BC1">
                <w:rPr>
                  <w:rFonts w:ascii="Times New Roman" w:hAnsi="Times New Roman" w:cs="Times New Roman"/>
                  <w:b/>
                  <w:bCs/>
                </w:rPr>
                <w:t>furnizare imprimate, produse conexe si publicitate media</w:t>
              </w:r>
            </w:ins>
          </w:p>
          <w:p w:rsidR="000729E7" w:rsidRPr="001A3932" w:rsidRDefault="000729E7" w:rsidP="00E704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Număr referință:  </w:t>
            </w:r>
            <w:ins w:id="2" w:author="User" w:date="2019-07-18T18:16:00Z">
              <w:r w:rsidR="00E70445">
                <w:rPr>
                  <w:rFonts w:ascii="Times New Roman" w:hAnsi="Times New Roman" w:cs="Times New Roman"/>
                  <w:b/>
                  <w:bCs/>
                </w:rPr>
                <w:t xml:space="preserve">  RORS248/MOL/TD</w:t>
              </w:r>
            </w:ins>
            <w:ins w:id="3" w:author="User" w:date="2019-07-18T22:29:00Z">
              <w:r w:rsidR="009F3BC1">
                <w:rPr>
                  <w:rFonts w:ascii="Times New Roman" w:hAnsi="Times New Roman" w:cs="Times New Roman"/>
                  <w:b/>
                  <w:bCs/>
                </w:rPr>
                <w:t>2</w:t>
              </w:r>
            </w:ins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</w:rPr>
        <w:t>suma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EUR / </w:t>
      </w:r>
      <w:r w:rsidR="008220A2" w:rsidRPr="008220A2">
        <w:rPr>
          <w:rFonts w:ascii="Times New Roman" w:hAnsi="Times New Roman" w:cs="Times New Roman"/>
          <w:sz w:val="24"/>
          <w:szCs w:val="24"/>
          <w:highlight w:val="yellow"/>
        </w:rPr>
        <w:t>RON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8A2" w:rsidRDefault="009F18A2" w:rsidP="00537BE2">
      <w:pPr>
        <w:spacing w:after="0" w:line="240" w:lineRule="auto"/>
      </w:pPr>
      <w:r>
        <w:separator/>
      </w:r>
    </w:p>
  </w:endnote>
  <w:endnote w:type="continuationSeparator" w:id="1">
    <w:p w:rsidR="009F18A2" w:rsidRDefault="009F18A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Subsol"/>
      <w:jc w:val="right"/>
    </w:pPr>
    <w:r>
      <w:t xml:space="preserve">Pagina </w:t>
    </w:r>
    <w:r w:rsidR="00C5626E">
      <w:fldChar w:fldCharType="begin"/>
    </w:r>
    <w:r>
      <w:instrText xml:space="preserve"> PAGE </w:instrText>
    </w:r>
    <w:r w:rsidR="00C5626E">
      <w:fldChar w:fldCharType="separate"/>
    </w:r>
    <w:r w:rsidR="009F3BC1">
      <w:rPr>
        <w:noProof/>
      </w:rPr>
      <w:t>1</w:t>
    </w:r>
    <w:r w:rsidR="00C5626E">
      <w:fldChar w:fldCharType="end"/>
    </w:r>
    <w:r>
      <w:t xml:space="preserve"> din </w:t>
    </w:r>
    <w:r w:rsidR="00C5626E">
      <w:fldChar w:fldCharType="begin"/>
    </w:r>
    <w:r>
      <w:instrText xml:space="preserve"> NUMPAGES  </w:instrText>
    </w:r>
    <w:r w:rsidR="00C5626E">
      <w:fldChar w:fldCharType="separate"/>
    </w:r>
    <w:r w:rsidR="009F3BC1">
      <w:rPr>
        <w:noProof/>
      </w:rPr>
      <w:t>1</w:t>
    </w:r>
    <w:r w:rsidR="00C5626E">
      <w:fldChar w:fldCharType="end"/>
    </w:r>
  </w:p>
  <w:p w:rsidR="000729E7" w:rsidRDefault="000729E7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8A2" w:rsidRDefault="009F18A2" w:rsidP="00537BE2">
      <w:pPr>
        <w:spacing w:after="0" w:line="240" w:lineRule="auto"/>
      </w:pPr>
      <w:r>
        <w:separator/>
      </w:r>
    </w:p>
  </w:footnote>
  <w:footnote w:type="continuationSeparator" w:id="1">
    <w:p w:rsidR="009F18A2" w:rsidRDefault="009F18A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E4EC5"/>
    <w:rsid w:val="008220A2"/>
    <w:rsid w:val="008D2600"/>
    <w:rsid w:val="00906797"/>
    <w:rsid w:val="009C07D6"/>
    <w:rsid w:val="009F18A2"/>
    <w:rsid w:val="009F3BC1"/>
    <w:rsid w:val="009F3FD9"/>
    <w:rsid w:val="00A076D8"/>
    <w:rsid w:val="00A41909"/>
    <w:rsid w:val="00B60390"/>
    <w:rsid w:val="00C029ED"/>
    <w:rsid w:val="00C44A05"/>
    <w:rsid w:val="00C5626E"/>
    <w:rsid w:val="00CA3C73"/>
    <w:rsid w:val="00CC5822"/>
    <w:rsid w:val="00D74301"/>
    <w:rsid w:val="00E519FB"/>
    <w:rsid w:val="00E70445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uiPriority w:val="99"/>
    <w:semiHidden/>
    <w:rsid w:val="004F08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4F088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TextnBalon">
    <w:name w:val="Balloon Text"/>
    <w:basedOn w:val="Normal"/>
    <w:link w:val="TextnBalonCaracte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Antet">
    <w:name w:val="header"/>
    <w:basedOn w:val="Normal"/>
    <w:link w:val="Antet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Subsol">
    <w:name w:val="footer"/>
    <w:basedOn w:val="Normal"/>
    <w:link w:val="Subsol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63</Words>
  <Characters>368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21</cp:revision>
  <dcterms:created xsi:type="dcterms:W3CDTF">2015-08-20T09:50:00Z</dcterms:created>
  <dcterms:modified xsi:type="dcterms:W3CDTF">2019-07-18T19:30:00Z</dcterms:modified>
</cp:coreProperties>
</file>