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PARTEA C: FORMATUL OFERTEI FINANCIARE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Denumirea ofertei:</w:t>
            </w:r>
            <w:ins w:id="0" w:author="User" w:date="2019-07-18T18:16:00Z">
              <w:r w:rsidR="00E70445" w:rsidRPr="00E70445">
                <w:rPr>
                  <w:rFonts w:ascii="Times New Roman" w:hAnsi="Times New Roman" w:cs="Times New Roman"/>
                  <w:b/>
                  <w:bCs/>
                </w:rPr>
                <w:t xml:space="preserve">servicii </w:t>
              </w:r>
            </w:ins>
            <w:ins w:id="1" w:author="User" w:date="2019-09-24T16:26:00Z">
              <w:r w:rsidR="003552C3">
                <w:rPr>
                  <w:rFonts w:ascii="Times New Roman" w:hAnsi="Times New Roman" w:cs="Times New Roman"/>
                  <w:b/>
                  <w:bCs/>
                </w:rPr>
                <w:t>moderare seminar</w:t>
              </w:r>
            </w:ins>
          </w:p>
          <w:p w:rsidR="000729E7" w:rsidRPr="001A3932" w:rsidRDefault="000729E7" w:rsidP="00E7044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Număr referință:  </w:t>
            </w:r>
            <w:ins w:id="2" w:author="User" w:date="2019-07-18T18:16:00Z">
              <w:r w:rsidR="00E70445">
                <w:rPr>
                  <w:rFonts w:ascii="Times New Roman" w:hAnsi="Times New Roman" w:cs="Times New Roman"/>
                  <w:b/>
                  <w:bCs/>
                </w:rPr>
                <w:t xml:space="preserve">  RORS248/MOL/TD</w:t>
              </w:r>
            </w:ins>
            <w:ins w:id="3" w:author="User" w:date="2019-09-17T11:55:00Z">
              <w:r w:rsidR="005B479E">
                <w:rPr>
                  <w:rFonts w:ascii="Times New Roman" w:hAnsi="Times New Roman" w:cs="Times New Roman"/>
                  <w:b/>
                  <w:bCs/>
                </w:rPr>
                <w:t>5</w:t>
              </w:r>
            </w:ins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Prețul global:  &lt;</w:t>
      </w:r>
      <w:r>
        <w:rPr>
          <w:rFonts w:ascii="Times New Roman" w:hAnsi="Times New Roman" w:cs="Times New Roman"/>
          <w:sz w:val="24"/>
          <w:szCs w:val="24"/>
          <w:highlight w:val="yellow"/>
        </w:rPr>
        <w:t>suma</w:t>
      </w:r>
      <w:r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EUR / </w:t>
      </w:r>
      <w:r w:rsidR="008220A2" w:rsidRPr="008220A2">
        <w:rPr>
          <w:rFonts w:ascii="Times New Roman" w:hAnsi="Times New Roman" w:cs="Times New Roman"/>
          <w:sz w:val="24"/>
          <w:szCs w:val="24"/>
          <w:highlight w:val="yellow"/>
        </w:rPr>
        <w:t>RON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Pentru partenerii sârbi, prețul trebuie prezentat ca valoare, excluzându-se toate taxele și impozitele (de exemplu, TVA și toate celelalte taxe).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Notă: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>
        <w:rPr>
          <w:rFonts w:ascii="Times New Roman" w:hAnsi="Times New Roman" w:cs="Times New Roman"/>
          <w:sz w:val="24"/>
          <w:szCs w:val="24"/>
        </w:rPr>
        <w:t>Valoarea de mai sus nu mai trebuie defalcată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Numele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Semnătura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Data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54B6" w:rsidRDefault="00CD54B6" w:rsidP="00537BE2">
      <w:pPr>
        <w:spacing w:after="0" w:line="240" w:lineRule="auto"/>
      </w:pPr>
      <w:r>
        <w:separator/>
      </w:r>
    </w:p>
  </w:endnote>
  <w:endnote w:type="continuationSeparator" w:id="1">
    <w:p w:rsidR="00CD54B6" w:rsidRDefault="00CD54B6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Subsol"/>
      <w:jc w:val="right"/>
    </w:pPr>
    <w:r>
      <w:t xml:space="preserve">Pagina </w:t>
    </w:r>
    <w:r w:rsidR="00F36EFA">
      <w:fldChar w:fldCharType="begin"/>
    </w:r>
    <w:r>
      <w:instrText xml:space="preserve"> PAGE </w:instrText>
    </w:r>
    <w:r w:rsidR="00F36EFA">
      <w:fldChar w:fldCharType="separate"/>
    </w:r>
    <w:r w:rsidR="003552C3">
      <w:rPr>
        <w:noProof/>
      </w:rPr>
      <w:t>1</w:t>
    </w:r>
    <w:r w:rsidR="00F36EFA">
      <w:fldChar w:fldCharType="end"/>
    </w:r>
    <w:r>
      <w:t xml:space="preserve"> din </w:t>
    </w:r>
    <w:r w:rsidR="00F36EFA">
      <w:fldChar w:fldCharType="begin"/>
    </w:r>
    <w:r>
      <w:instrText xml:space="preserve"> NUMPAGES  </w:instrText>
    </w:r>
    <w:r w:rsidR="00F36EFA">
      <w:fldChar w:fldCharType="separate"/>
    </w:r>
    <w:r w:rsidR="003552C3">
      <w:rPr>
        <w:noProof/>
      </w:rPr>
      <w:t>1</w:t>
    </w:r>
    <w:r w:rsidR="00F36EFA">
      <w:fldChar w:fldCharType="end"/>
    </w:r>
  </w:p>
  <w:p w:rsidR="000729E7" w:rsidRDefault="000729E7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54B6" w:rsidRDefault="00CD54B6" w:rsidP="00537BE2">
      <w:pPr>
        <w:spacing w:after="0" w:line="240" w:lineRule="auto"/>
      </w:pPr>
      <w:r>
        <w:separator/>
      </w:r>
    </w:p>
  </w:footnote>
  <w:footnote w:type="continuationSeparator" w:id="1">
    <w:p w:rsidR="00CD54B6" w:rsidRDefault="00CD54B6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trackRevision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552C3"/>
    <w:rsid w:val="0038442F"/>
    <w:rsid w:val="004925CE"/>
    <w:rsid w:val="0049699B"/>
    <w:rsid w:val="004C17BF"/>
    <w:rsid w:val="004F0889"/>
    <w:rsid w:val="00537BE2"/>
    <w:rsid w:val="005555EF"/>
    <w:rsid w:val="00555F00"/>
    <w:rsid w:val="005B479E"/>
    <w:rsid w:val="005C42D1"/>
    <w:rsid w:val="005F0BEC"/>
    <w:rsid w:val="00721055"/>
    <w:rsid w:val="007B2329"/>
    <w:rsid w:val="007E4EC5"/>
    <w:rsid w:val="008131A7"/>
    <w:rsid w:val="008220A2"/>
    <w:rsid w:val="008D2600"/>
    <w:rsid w:val="00906797"/>
    <w:rsid w:val="009C07D6"/>
    <w:rsid w:val="009F3FD9"/>
    <w:rsid w:val="00A076D8"/>
    <w:rsid w:val="00A41909"/>
    <w:rsid w:val="00B60390"/>
    <w:rsid w:val="00C029ED"/>
    <w:rsid w:val="00C44A05"/>
    <w:rsid w:val="00CA3C73"/>
    <w:rsid w:val="00CC5822"/>
    <w:rsid w:val="00CD54B6"/>
    <w:rsid w:val="00D74301"/>
    <w:rsid w:val="00E519FB"/>
    <w:rsid w:val="00E70445"/>
    <w:rsid w:val="00ED2252"/>
    <w:rsid w:val="00ED3AD4"/>
    <w:rsid w:val="00F10EA4"/>
    <w:rsid w:val="00F17746"/>
    <w:rsid w:val="00F36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eferincomentariu">
    <w:name w:val="annotation reference"/>
    <w:uiPriority w:val="99"/>
    <w:semiHidden/>
    <w:rsid w:val="004F088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rsid w:val="004F0889"/>
    <w:rPr>
      <w:b/>
      <w:bCs/>
    </w:rPr>
  </w:style>
  <w:style w:type="character" w:customStyle="1" w:styleId="SubiectComentariuCaracter">
    <w:name w:val="Subiect Comentariu Caracter"/>
    <w:link w:val="SubiectComentariu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TextnBalon">
    <w:name w:val="Balloon Text"/>
    <w:basedOn w:val="Normal"/>
    <w:link w:val="TextnBalonCaracte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Antet">
    <w:name w:val="header"/>
    <w:basedOn w:val="Normal"/>
    <w:link w:val="AntetCaracte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AntetCaracter">
    <w:name w:val="Antet Caracter"/>
    <w:link w:val="Antet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Subsol">
    <w:name w:val="footer"/>
    <w:basedOn w:val="Normal"/>
    <w:link w:val="SubsolCaracte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SubsolCaracter">
    <w:name w:val="Subsol Caracter"/>
    <w:link w:val="Subsol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57</Words>
  <Characters>334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User</cp:lastModifiedBy>
  <cp:revision>23</cp:revision>
  <dcterms:created xsi:type="dcterms:W3CDTF">2015-08-20T09:50:00Z</dcterms:created>
  <dcterms:modified xsi:type="dcterms:W3CDTF">2019-09-24T13:26:00Z</dcterms:modified>
</cp:coreProperties>
</file>